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2F5B" w:rsidRPr="00901075" w:rsidRDefault="00842F5B" w:rsidP="00842F5B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40976864"/>
      <w:bookmarkStart w:id="1" w:name="_Toc157000255"/>
      <w:bookmarkStart w:id="2" w:name="_Toc157000257"/>
      <w:bookmarkStart w:id="3" w:name="_Hlk20901195"/>
      <w:r w:rsidRPr="00901075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Приложение </w:t>
      </w:r>
      <w:bookmarkEnd w:id="0"/>
      <w:bookmarkEnd w:id="1"/>
      <w:r w:rsidRPr="00901075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22326A" w:rsidRPr="00901075" w:rsidDel="00D267FE" w:rsidRDefault="009D1D9F" w:rsidP="009D1D9F">
      <w:pPr>
        <w:suppressAutoHyphens/>
        <w:spacing w:after="0" w:line="240" w:lineRule="auto"/>
        <w:ind w:left="5103"/>
        <w:rPr>
          <w:del w:id="4" w:author="Скобелева Карина Олеговна" w:date="2025-10-21T16:22:00Z"/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5" w:author="Скобелева Карина Олеговна" w:date="2025-10-21T16:22:00Z">
        <w:r w:rsidRPr="00901075" w:rsidDel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к т</w:delText>
        </w:r>
        <w:r w:rsidR="002A3676" w:rsidRPr="00901075" w:rsidDel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ипов</w:delText>
        </w:r>
        <w:r w:rsidRPr="00901075" w:rsidDel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ой</w:delText>
        </w:r>
        <w:r w:rsidR="002A3676" w:rsidRPr="00901075" w:rsidDel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 xml:space="preserve"> форм</w:delText>
        </w:r>
        <w:r w:rsidRPr="00901075" w:rsidDel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е</w:delText>
        </w:r>
      </w:del>
    </w:p>
    <w:p w:rsidR="00842F5B" w:rsidRPr="00901075" w:rsidRDefault="009D1D9F" w:rsidP="009D1D9F">
      <w:pPr>
        <w:suppressAutoHyphens/>
        <w:spacing w:after="0" w:line="240" w:lineRule="auto"/>
        <w:ind w:left="5103"/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</w:pPr>
      <w:del w:id="6" w:author="Скобелева Карина Олеговна" w:date="2025-10-21T16:23:00Z">
        <w:r w:rsidRPr="00901075" w:rsidDel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delText>а</w:delText>
        </w:r>
      </w:del>
      <w:ins w:id="7" w:author="Скобелева Карина Олеговна" w:date="2025-10-21T16:23:00Z">
        <w:r w:rsidR="00D267FE">
          <w:rPr>
            <w:rFonts w:ascii="Times New Roman" w:eastAsia="NSimSun" w:hAnsi="Times New Roman" w:cs="Lucida Sans"/>
            <w:kern w:val="2"/>
            <w:sz w:val="24"/>
            <w:szCs w:val="24"/>
            <w:lang w:eastAsia="zh-CN" w:bidi="hi-IN"/>
          </w:rPr>
          <w:t>А</w:t>
        </w:r>
      </w:ins>
      <w:bookmarkStart w:id="8" w:name="_GoBack"/>
      <w:bookmarkEnd w:id="8"/>
      <w:r w:rsidR="002A3676" w:rsidRPr="00901075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дминистративного регламента предоставления</w:t>
      </w:r>
      <w:r w:rsidRPr="00901075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 w:rsidR="002A3676" w:rsidRPr="00901075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муниципальной услуги «Внесение (изменение, исключение) сведений в  реестр транспортных средств, принадлежащих пользователям, которые оформили резидентские парковочные разрешения</w:t>
      </w:r>
      <w:r w:rsidR="00FC3D30" w:rsidRPr="00901075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 xml:space="preserve"> </w:t>
      </w:r>
      <w:r w:rsidR="002A3676" w:rsidRPr="00901075">
        <w:rPr>
          <w:rFonts w:ascii="Times New Roman" w:eastAsia="NSimSun" w:hAnsi="Times New Roman" w:cs="Lucida Sans"/>
          <w:kern w:val="2"/>
          <w:sz w:val="24"/>
          <w:szCs w:val="24"/>
          <w:lang w:eastAsia="zh-CN" w:bidi="hi-IN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8A3E64" w:rsidRPr="00901075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Pr="00901075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901075">
      <w:pPr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8A3E64" w:rsidRDefault="008A3E64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0"/>
        </w:rPr>
      </w:pPr>
    </w:p>
    <w:p w:rsidR="0021066F" w:rsidRDefault="00A26E0A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A26E0A">
        <w:rPr>
          <w:rFonts w:ascii="Times New Roman" w:eastAsia="Calibri" w:hAnsi="Times New Roman" w:cs="Times New Roman"/>
          <w:sz w:val="28"/>
          <w:szCs w:val="28"/>
        </w:rPr>
        <w:t>Форма</w:t>
      </w:r>
    </w:p>
    <w:p w:rsidR="00165E8C" w:rsidRDefault="009D1D9F" w:rsidP="0006448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9D1D9F">
        <w:rPr>
          <w:rFonts w:ascii="Times New Roman" w:eastAsia="Calibri" w:hAnsi="Times New Roman" w:cs="Times New Roman"/>
          <w:sz w:val="28"/>
          <w:szCs w:val="28"/>
        </w:rPr>
        <w:t>ешени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редоставлении муниципальной услуги </w:t>
      </w: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C0105B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>Внесение</w:t>
      </w: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 сведений в реестр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2"/>
    </w:p>
    <w:p w:rsidR="00A15790" w:rsidRDefault="00A15790" w:rsidP="00A26E0A">
      <w:pPr>
        <w:spacing w:after="0" w:line="240" w:lineRule="auto"/>
        <w:jc w:val="center"/>
        <w:outlineLvl w:val="1"/>
        <w:rPr>
          <w:ins w:id="9" w:author="Скобелева Карина Олеговна" w:date="2025-09-04T16:43:00Z"/>
          <w:rFonts w:ascii="Times New Roman" w:eastAsia="Calibri" w:hAnsi="Times New Roman" w:cs="Times New Roman"/>
          <w:sz w:val="28"/>
          <w:szCs w:val="28"/>
        </w:rPr>
      </w:pPr>
    </w:p>
    <w:p w:rsidR="00901075" w:rsidRDefault="00901075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901075" w:rsidRPr="00E86AEB" w:rsidRDefault="00901075" w:rsidP="0090107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object w:dxaOrig="915" w:dyaOrig="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.75pt;height:56.25pt" o:ole="" fillcolor="window">
            <v:imagedata r:id="rId4" o:title=""/>
          </v:shape>
          <o:OLEObject Type="Embed" ProgID="MSPhotoEd.3" ShapeID="_x0000_i1025" DrawAspect="Content" ObjectID="_1822568961" r:id="rId5"/>
        </w:object>
      </w:r>
    </w:p>
    <w:p w:rsidR="00901075" w:rsidRPr="00E86AEB" w:rsidRDefault="00901075" w:rsidP="0090107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</w:p>
    <w:p w:rsidR="00901075" w:rsidRPr="00E86AEB" w:rsidRDefault="00901075" w:rsidP="0090107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32"/>
          <w:szCs w:val="20"/>
          <w:lang w:eastAsia="ru-RU"/>
        </w:rPr>
      </w:pPr>
      <w:r w:rsidRPr="00E86AEB">
        <w:rPr>
          <w:rFonts w:ascii="Arial" w:eastAsia="Times New Roman" w:hAnsi="Arial" w:cs="Times New Roman"/>
          <w:b/>
          <w:sz w:val="32"/>
          <w:szCs w:val="20"/>
          <w:lang w:eastAsia="ru-RU"/>
        </w:rPr>
        <w:t>А Д М И Н И С Т Р А Ц И Я</w:t>
      </w:r>
    </w:p>
    <w:p w:rsidR="00901075" w:rsidRPr="00E86AEB" w:rsidRDefault="00901075" w:rsidP="0090107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16"/>
          <w:szCs w:val="20"/>
          <w:lang w:eastAsia="ru-RU"/>
        </w:rPr>
      </w:pPr>
    </w:p>
    <w:p w:rsidR="00901075" w:rsidRPr="00E86AEB" w:rsidRDefault="00901075" w:rsidP="00901075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4"/>
          <w:szCs w:val="24"/>
          <w:lang w:eastAsia="ru-RU"/>
        </w:rPr>
      </w:pPr>
      <w:r w:rsidRPr="00E86AEB">
        <w:rPr>
          <w:rFonts w:ascii="Arial" w:eastAsia="Times New Roman" w:hAnsi="Arial" w:cs="Times New Roman"/>
          <w:b/>
          <w:sz w:val="24"/>
          <w:szCs w:val="24"/>
          <w:lang w:eastAsia="ru-RU"/>
        </w:rPr>
        <w:t xml:space="preserve">ГОРОДСКОГО ОКРУГА ЩЁЛКОВО   </w:t>
      </w:r>
    </w:p>
    <w:p w:rsidR="00901075" w:rsidRPr="00E86AEB" w:rsidRDefault="00901075" w:rsidP="0090107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</w:p>
    <w:p w:rsidR="00901075" w:rsidRPr="00E86AEB" w:rsidRDefault="00901075" w:rsidP="00901075">
      <w:pPr>
        <w:widowControl w:val="0"/>
        <w:spacing w:after="0" w:line="240" w:lineRule="auto"/>
        <w:outlineLvl w:val="4"/>
        <w:rPr>
          <w:rFonts w:ascii="Arial" w:eastAsia="Times New Roman" w:hAnsi="Arial" w:cs="Times New Roman"/>
          <w:sz w:val="18"/>
          <w:szCs w:val="20"/>
          <w:u w:val="single"/>
          <w:lang w:eastAsia="ru-RU"/>
        </w:rPr>
      </w:pP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пл.Ленина, дом </w:t>
      </w:r>
      <w:smartTag w:uri="urn:schemas-microsoft-com:office:smarttags" w:element="metricconverter">
        <w:smartTagPr>
          <w:attr w:name="ProductID" w:val="2, г"/>
        </w:smartTagPr>
        <w:r w:rsidRPr="00E86AEB"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2, г</w:t>
        </w:r>
      </w:smartTag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.Щёлково, Московская область, 141100           </w:t>
      </w:r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_______</w:t>
      </w:r>
      <w:ins w:id="10" w:author="Скобелева Карина Олеговна" w:date="2025-09-04T16:38:00Z">
        <w:r>
          <w:rPr>
            <w:rFonts w:ascii="Arial" w:eastAsia="Times New Roman" w:hAnsi="Arial" w:cs="Times New Roman"/>
            <w:sz w:val="18"/>
            <w:szCs w:val="20"/>
            <w:u w:val="single"/>
            <w:lang w:eastAsia="ru-RU"/>
          </w:rPr>
          <w:t>_______</w:t>
        </w:r>
      </w:ins>
      <w:r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>_</w:t>
      </w:r>
      <w:r w:rsidRPr="00E86AEB">
        <w:rPr>
          <w:rFonts w:ascii="Arial" w:eastAsia="Times New Roman" w:hAnsi="Arial" w:cs="Times New Roman"/>
          <w:sz w:val="18"/>
          <w:szCs w:val="20"/>
          <w:u w:val="single"/>
          <w:lang w:eastAsia="ru-RU"/>
        </w:rPr>
        <w:t xml:space="preserve">    тел.(496)566-99-66, факс (496)566-96-90</w:t>
      </w:r>
    </w:p>
    <w:p w:rsidR="00901075" w:rsidRPr="00E86AEB" w:rsidRDefault="00901075" w:rsidP="0090107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4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p w:rsidR="00901075" w:rsidRPr="00E86AEB" w:rsidRDefault="00901075" w:rsidP="0090107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  <w:r w:rsidRPr="00E86AEB">
        <w:rPr>
          <w:rFonts w:ascii="Times New Roman" w:eastAsia="Times New Roman" w:hAnsi="Times New Roman" w:cs="Times New Roman"/>
          <w:sz w:val="16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1075" w:rsidRPr="00E86AEB" w:rsidRDefault="00901075" w:rsidP="0090107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"/>
          <w:szCs w:val="20"/>
          <w:lang w:eastAsia="ru-RU"/>
        </w:rPr>
      </w:pPr>
    </w:p>
    <w:p w:rsidR="00901075" w:rsidRPr="00E86AEB" w:rsidRDefault="00901075" w:rsidP="00901075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  <w:r w:rsidRPr="00E86AEB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ab/>
      </w:r>
    </w:p>
    <w:p w:rsidR="00165E8C" w:rsidRPr="00A26E0A" w:rsidRDefault="00165E8C" w:rsidP="00A26E0A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bookmarkEnd w:id="3"/>
    <w:p w:rsidR="00A26E0A" w:rsidRPr="00A26E0A" w:rsidRDefault="00A26E0A" w:rsidP="00A26E0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375"/>
      </w:tblGrid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6E0A" w:rsidRPr="00A26E0A" w:rsidTr="00933713">
        <w:tc>
          <w:tcPr>
            <w:tcW w:w="3969" w:type="dxa"/>
          </w:tcPr>
          <w:p w:rsidR="00A26E0A" w:rsidRPr="00A26E0A" w:rsidRDefault="00A26E0A" w:rsidP="00A26E0A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75" w:type="dxa"/>
            <w:tcBorders>
              <w:top w:val="single" w:sz="4" w:space="0" w:color="auto"/>
              <w:bottom w:val="single" w:sz="4" w:space="0" w:color="auto"/>
            </w:tcBorders>
          </w:tcPr>
          <w:p w:rsidR="00A26E0A" w:rsidRPr="00A26E0A" w:rsidRDefault="00A26E0A" w:rsidP="00B756BA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26E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  <w:r w:rsidR="00B756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(при наличии) физического лица</w:t>
            </w:r>
          </w:p>
        </w:tc>
      </w:tr>
    </w:tbl>
    <w:p w:rsidR="00A26E0A" w:rsidRDefault="00A26E0A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13446" w:rsidRPr="00A26E0A" w:rsidRDefault="00813446" w:rsidP="00A26E0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01075" w:rsidRDefault="00901075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ins w:id="11" w:author="Скобелева Карина Олеговна" w:date="2025-09-04T16:44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075" w:rsidRDefault="00901075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ins w:id="12" w:author="Скобелева Карина Олеговна" w:date="2025-09-04T16:44:00Z"/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1075" w:rsidRDefault="00901075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РЕШЕНИЕ</w:t>
      </w:r>
    </w:p>
    <w:p w:rsidR="00A26E0A" w:rsidRPr="00A26E0A" w:rsidRDefault="009D1D9F" w:rsidP="00797931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1D9F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="0091088C" w:rsidRPr="009D1D9F">
        <w:rPr>
          <w:rFonts w:ascii="Times New Roman" w:eastAsia="NSimSun" w:hAnsi="Times New Roman" w:cs="Lucida Sans"/>
          <w:kern w:val="2"/>
          <w:sz w:val="28"/>
          <w:szCs w:val="28"/>
          <w:lang w:eastAsia="zh-CN" w:bidi="hi-IN"/>
        </w:rPr>
        <w:t xml:space="preserve">внесение </w:t>
      </w:r>
      <w:r w:rsidR="00C0105B" w:rsidRPr="009D1D9F">
        <w:rPr>
          <w:rFonts w:ascii="Times New Roman" w:eastAsia="Calibri" w:hAnsi="Times New Roman" w:cs="Times New Roman"/>
          <w:sz w:val="28"/>
          <w:szCs w:val="28"/>
        </w:rPr>
        <w:t xml:space="preserve">сведений в реестр транспортных средств, принадлежащих пользователям, которые оформили резидентские парковочные разрешения </w:t>
      </w:r>
      <w:r w:rsidR="00C0105B">
        <w:rPr>
          <w:rFonts w:ascii="Times New Roman" w:eastAsia="Calibri" w:hAnsi="Times New Roman" w:cs="Times New Roman"/>
          <w:sz w:val="28"/>
          <w:szCs w:val="28"/>
        </w:rPr>
        <w:t xml:space="preserve">или абонементы </w:t>
      </w:r>
      <w:r w:rsidR="00C0105B" w:rsidRPr="009D1D9F">
        <w:rPr>
          <w:rFonts w:ascii="Times New Roman" w:eastAsia="Calibri" w:hAnsi="Times New Roman" w:cs="Times New Roman"/>
          <w:sz w:val="28"/>
          <w:szCs w:val="28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  <w:r w:rsidR="00A94977" w:rsidRPr="00A94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26E0A" w:rsidRPr="00A26E0A" w:rsidRDefault="00A26E0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26E0A" w:rsidRPr="00A26E0A" w:rsidRDefault="00165E8C" w:rsidP="009D1D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Ваш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 № ______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муниципальной услуги «Внесении </w:t>
      </w:r>
      <w:r w:rsidR="00910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(изменение, исключение)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реестр транспортных средств, принадлежащих пользователям, которые оформили резидентские парковочные разрешения</w:t>
      </w:r>
      <w:r w:rsidR="00C0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064485">
        <w:rPr>
          <w:rFonts w:ascii="Times New Roman" w:eastAsia="Calibri" w:hAnsi="Times New Roman" w:cs="Times New Roman"/>
          <w:sz w:val="28"/>
          <w:szCs w:val="28"/>
        </w:rPr>
        <w:t xml:space="preserve">части 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>внесени</w:t>
      </w:r>
      <w:r w:rsidR="004C1479">
        <w:rPr>
          <w:rFonts w:ascii="Times New Roman" w:eastAsia="Calibri" w:hAnsi="Times New Roman" w:cs="Times New Roman"/>
          <w:sz w:val="28"/>
          <w:szCs w:val="28"/>
        </w:rPr>
        <w:t>я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 сведений</w:t>
      </w:r>
      <w:r w:rsidR="00D17642">
        <w:rPr>
          <w:rFonts w:ascii="Times New Roman" w:eastAsia="Calibri" w:hAnsi="Times New Roman" w:cs="Times New Roman"/>
          <w:sz w:val="28"/>
          <w:szCs w:val="28"/>
        </w:rPr>
        <w:t xml:space="preserve"> в </w:t>
      </w:r>
      <w:r w:rsidR="004C1479" w:rsidRPr="004C1479">
        <w:rPr>
          <w:rFonts w:ascii="Times New Roman" w:eastAsia="Calibri" w:hAnsi="Times New Roman" w:cs="Times New Roman"/>
          <w:sz w:val="28"/>
          <w:szCs w:val="28"/>
        </w:rPr>
        <w:t xml:space="preserve">реестр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 средств, принадлежащих пользователям, которые оформили резидентские парковочные разрешения</w:t>
      </w:r>
      <w:r w:rsidR="00C010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1D9F" w:rsidRPr="009D1D9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парковки (парковочные места), расположенные на автомобильных дорогах общего пользования муниципального значения 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8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Реестр), 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рассмотрен.</w:t>
      </w:r>
    </w:p>
    <w:p w:rsidR="00A26E0A" w:rsidRPr="00A26E0A" w:rsidRDefault="009D1D9F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="0090107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 Щёлково</w:t>
      </w:r>
      <w:r w:rsidR="0090107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32AE">
        <w:rPr>
          <w:rFonts w:ascii="Times New Roman" w:eastAsia="Times New Roman" w:hAnsi="Times New Roman" w:cs="Times New Roman"/>
          <w:sz w:val="28"/>
          <w:szCs w:val="28"/>
        </w:rPr>
        <w:t>Московской области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положительное решение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 </w:t>
      </w:r>
      <w:r w:rsidR="00877B7A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внесении сведений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91088C" w:rsidRPr="00877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>в </w:t>
      </w:r>
      <w:r w:rsidR="00A26E0A" w:rsidRPr="00A26E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отношении транспортного средства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 </w:t>
      </w:r>
      <w:r w:rsidR="00F4514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регистрационном</w:t>
      </w:r>
      <w:r w:rsidR="004F7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</w:t>
      </w:r>
      <w:r w:rsidR="00561D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_________.</w:t>
      </w:r>
    </w:p>
    <w:p w:rsidR="004F77DC" w:rsidRDefault="008A4BEA" w:rsidP="00A26E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______.</w:t>
      </w:r>
      <w:r w:rsid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7C95"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записи</w:t>
      </w:r>
      <w:r w:rsidR="00D176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 </w:t>
      </w:r>
      <w:r w:rsidR="00587C95" w:rsidRP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Реестре</w:t>
      </w:r>
      <w:r w:rsidR="00587C9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_______.</w:t>
      </w: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034" w:rsidRDefault="00E94034" w:rsidP="00E940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Номер(а) парковки(ок) общего пользования _________________</w:t>
      </w:r>
      <w:r w:rsidR="00EB4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940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DA2" w:rsidRDefault="00561DA2" w:rsidP="00561DA2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6BD9" w:rsidRDefault="00986BD9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Уполномоченное </w:t>
      </w:r>
    </w:p>
    <w:p w:rsidR="00561DA2" w:rsidRPr="00761EF5" w:rsidRDefault="00986BD9" w:rsidP="00F3724F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D29188" wp14:editId="3925E1F4">
                <wp:simplePos x="0" y="0"/>
                <wp:positionH relativeFrom="column">
                  <wp:posOffset>2739390</wp:posOffset>
                </wp:positionH>
                <wp:positionV relativeFrom="paragraph">
                  <wp:posOffset>302895</wp:posOffset>
                </wp:positionV>
                <wp:extent cx="2133600" cy="58102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5810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724F" w:rsidRPr="00A84777" w:rsidRDefault="00F3724F" w:rsidP="00F3724F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spacing w:after="0" w:line="240" w:lineRule="auto"/>
                              <w:ind w:firstLine="14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eastAsia="ru-RU"/>
                              </w:rPr>
                              <w:t>Место для штампа ЭЦП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D29188" id="Прямоугольник 3" o:spid="_x0000_s1026" style="position:absolute;left:0;text-align:left;margin-left:215.7pt;margin-top:23.85pt;width:168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" fillcolor="white [3201]" strokecolor="black [3200]" strokeweight="1pt">
                <v:textbox>
                  <w:txbxContent>
                    <w:p w:rsidR="00F3724F" w:rsidRPr="00A84777" w:rsidRDefault="00F3724F" w:rsidP="00F3724F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spacing w:after="0" w:line="240" w:lineRule="auto"/>
                        <w:ind w:firstLine="142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w:t>Место для штампа ЭЦП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="Calibri" w:hAnsi="Times New Roman" w:cs="Times New Roman"/>
          <w:sz w:val="28"/>
          <w:szCs w:val="28"/>
        </w:rPr>
        <w:t>должностное лицо Администрации</w:t>
      </w:r>
      <w:r w:rsidR="00F3724F">
        <w:rPr>
          <w:rFonts w:ascii="Times New Roman" w:eastAsia="Calibri" w:hAnsi="Times New Roman" w:cs="Times New Roman"/>
          <w:sz w:val="28"/>
          <w:szCs w:val="28"/>
        </w:rPr>
        <w:tab/>
      </w:r>
      <w:r w:rsidR="00F3724F">
        <w:rPr>
          <w:rFonts w:ascii="Times New Roman" w:eastAsia="Calibri" w:hAnsi="Times New Roman" w:cs="Times New Roman"/>
          <w:sz w:val="28"/>
          <w:szCs w:val="28"/>
        </w:rPr>
        <w:tab/>
      </w:r>
      <w:r w:rsidR="00F3724F">
        <w:rPr>
          <w:rFonts w:ascii="Times New Roman" w:eastAsia="Calibri" w:hAnsi="Times New Roman" w:cs="Times New Roman"/>
          <w:sz w:val="28"/>
          <w:szCs w:val="28"/>
        </w:rPr>
        <w:tab/>
      </w:r>
      <w:r w:rsidR="00F3724F">
        <w:rPr>
          <w:rFonts w:ascii="Times New Roman" w:eastAsia="Calibri" w:hAnsi="Times New Roman" w:cs="Times New Roman"/>
          <w:sz w:val="28"/>
          <w:szCs w:val="28"/>
        </w:rPr>
        <w:tab/>
        <w:t xml:space="preserve">       </w:t>
      </w:r>
      <w:r w:rsidR="0090107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И.О. Фамилия</w:t>
      </w:r>
    </w:p>
    <w:sectPr w:rsidR="00561DA2" w:rsidRPr="00761E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Скобелева Карина Олеговна">
    <w15:presenceInfo w15:providerId="AD" w15:userId="S-1-5-21-619459849-1650392152-4019135729-65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1692"/>
    <w:rsid w:val="00064485"/>
    <w:rsid w:val="000A6EF9"/>
    <w:rsid w:val="001312F4"/>
    <w:rsid w:val="00162DE9"/>
    <w:rsid w:val="00165E8C"/>
    <w:rsid w:val="0021066F"/>
    <w:rsid w:val="00266649"/>
    <w:rsid w:val="00283C93"/>
    <w:rsid w:val="002A3676"/>
    <w:rsid w:val="00393448"/>
    <w:rsid w:val="003C19A5"/>
    <w:rsid w:val="004C1479"/>
    <w:rsid w:val="004F77DC"/>
    <w:rsid w:val="00561DA2"/>
    <w:rsid w:val="00587C95"/>
    <w:rsid w:val="005E57F2"/>
    <w:rsid w:val="00621692"/>
    <w:rsid w:val="006B48DA"/>
    <w:rsid w:val="00761EF5"/>
    <w:rsid w:val="00797931"/>
    <w:rsid w:val="007A1B37"/>
    <w:rsid w:val="00813446"/>
    <w:rsid w:val="00842F5B"/>
    <w:rsid w:val="00877B7A"/>
    <w:rsid w:val="008932AE"/>
    <w:rsid w:val="008A3E64"/>
    <w:rsid w:val="008A4BEA"/>
    <w:rsid w:val="008B020F"/>
    <w:rsid w:val="00901075"/>
    <w:rsid w:val="00907EEB"/>
    <w:rsid w:val="0091088C"/>
    <w:rsid w:val="00986BD9"/>
    <w:rsid w:val="009B762A"/>
    <w:rsid w:val="009D1D9F"/>
    <w:rsid w:val="00A15790"/>
    <w:rsid w:val="00A26E0A"/>
    <w:rsid w:val="00A919B0"/>
    <w:rsid w:val="00A94977"/>
    <w:rsid w:val="00B756BA"/>
    <w:rsid w:val="00C0105B"/>
    <w:rsid w:val="00C51FDD"/>
    <w:rsid w:val="00D17642"/>
    <w:rsid w:val="00D267FE"/>
    <w:rsid w:val="00E907ED"/>
    <w:rsid w:val="00E94034"/>
    <w:rsid w:val="00EB462B"/>
    <w:rsid w:val="00F3724F"/>
    <w:rsid w:val="00F4514D"/>
    <w:rsid w:val="00FC3D30"/>
    <w:rsid w:val="00FD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3C38C99"/>
  <w15:chartTrackingRefBased/>
  <w15:docId w15:val="{7AF16BE0-4544-42ED-B2FE-2276C68EF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A26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010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0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Гончаренко Алина Сергеевна</dc:creator>
  <cp:keywords/>
  <dc:description/>
  <cp:lastModifiedBy>Скобелева Карина Олеговна</cp:lastModifiedBy>
  <cp:revision>5</cp:revision>
  <dcterms:created xsi:type="dcterms:W3CDTF">2025-08-06T16:11:00Z</dcterms:created>
  <dcterms:modified xsi:type="dcterms:W3CDTF">2025-10-21T13:23:00Z</dcterms:modified>
</cp:coreProperties>
</file>